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A5ACF01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E7CC3">
              <w:t>release</w:t>
            </w:r>
            <w:r w:rsidR="0087238A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262280C" w:rsidR="00357C5E" w:rsidRDefault="0098575F" w:rsidP="007E283E">
            <w:pPr>
              <w:pStyle w:val="SICode"/>
              <w:tabs>
                <w:tab w:val="left" w:pos="1687"/>
              </w:tabs>
            </w:pPr>
            <w:r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804143">
              <w:rPr>
                <w:rFonts w:eastAsia="Times New Roman" w:cstheme="minorHAnsi"/>
                <w:color w:val="213430"/>
                <w:lang w:eastAsia="en-AU"/>
              </w:rPr>
              <w:t>25</w:t>
            </w:r>
          </w:p>
        </w:tc>
        <w:tc>
          <w:tcPr>
            <w:tcW w:w="6327" w:type="dxa"/>
          </w:tcPr>
          <w:p w14:paraId="3AE55F2B" w14:textId="4DBB0EB8" w:rsidR="00357C5E" w:rsidRDefault="002F567A" w:rsidP="00357C5E">
            <w:pPr>
              <w:pStyle w:val="SIComponentTitle"/>
            </w:pPr>
            <w:r w:rsidRPr="002F567A">
              <w:t>Assess dentition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47A3CF0" w14:textId="3FBAAA75" w:rsidR="002F567A" w:rsidRPr="002F567A" w:rsidRDefault="002F567A" w:rsidP="002F567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F567A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assess dentition </w:t>
            </w:r>
            <w:r w:rsidR="0087238A">
              <w:rPr>
                <w:rStyle w:val="SITempText-Green"/>
                <w:color w:val="000000" w:themeColor="text1"/>
                <w:sz w:val="20"/>
              </w:rPr>
              <w:t>of an animal</w:t>
            </w:r>
            <w:r w:rsidR="002572AD">
              <w:rPr>
                <w:rStyle w:val="SITempText-Green"/>
                <w:color w:val="000000" w:themeColor="text1"/>
                <w:sz w:val="20"/>
              </w:rPr>
              <w:t xml:space="preserve"> or </w:t>
            </w:r>
            <w:r w:rsidR="00310BE6">
              <w:rPr>
                <w:rStyle w:val="SITempText-Green"/>
                <w:color w:val="000000" w:themeColor="text1"/>
                <w:sz w:val="20"/>
              </w:rPr>
              <w:t>carcase</w:t>
            </w:r>
            <w:r w:rsidR="0087238A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E104A0">
              <w:t>and record the results.</w:t>
            </w:r>
          </w:p>
          <w:p w14:paraId="38AEC7F4" w14:textId="09FD73B4" w:rsidR="002F567A" w:rsidRPr="002F567A" w:rsidRDefault="0087238A" w:rsidP="002F567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in a </w:t>
            </w:r>
            <w:r w:rsidR="00942CAF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6E23A7">
              <w:rPr>
                <w:rStyle w:val="SITempText-Green"/>
                <w:color w:val="000000" w:themeColor="text1"/>
                <w:sz w:val="20"/>
              </w:rPr>
              <w:t xml:space="preserve"> premises.</w:t>
            </w:r>
          </w:p>
          <w:p w14:paraId="679E37D6" w14:textId="4B494EB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DC7186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4BC962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6FC733C" w:rsidR="00C46C86" w:rsidRDefault="00C46C86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6F3E48">
        <w:trPr>
          <w:trHeight w:val="361"/>
        </w:trPr>
        <w:tc>
          <w:tcPr>
            <w:tcW w:w="2689" w:type="dxa"/>
          </w:tcPr>
          <w:p w14:paraId="200766C1" w14:textId="7A57131C" w:rsidR="00715042" w:rsidRPr="00715042" w:rsidRDefault="00D9385D" w:rsidP="006F3E4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8708067" w:rsidR="00BE46B2" w:rsidRDefault="00DC7186" w:rsidP="00BE46B2">
            <w:pPr>
              <w:pStyle w:val="SIText"/>
            </w:pPr>
            <w:r>
              <w:t>Carcase Processing (</w:t>
            </w:r>
            <w:r w:rsidR="0098575F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7238A" w14:paraId="0525CCCD" w14:textId="77777777" w:rsidTr="00763A2F">
        <w:tc>
          <w:tcPr>
            <w:tcW w:w="2689" w:type="dxa"/>
          </w:tcPr>
          <w:p w14:paraId="646668AA" w14:textId="77777777" w:rsidR="0087238A" w:rsidRDefault="0087238A" w:rsidP="00763A2F">
            <w:pPr>
              <w:pStyle w:val="SIText"/>
            </w:pPr>
            <w:bookmarkStart w:id="0" w:name="_Hlk159338290"/>
            <w:r>
              <w:t>1. Prepare for work</w:t>
            </w:r>
          </w:p>
        </w:tc>
        <w:tc>
          <w:tcPr>
            <w:tcW w:w="6327" w:type="dxa"/>
          </w:tcPr>
          <w:p w14:paraId="47CA2137" w14:textId="61DB27CD" w:rsidR="0087238A" w:rsidRDefault="0087238A" w:rsidP="00763A2F">
            <w:pPr>
              <w:pStyle w:val="SIText"/>
            </w:pPr>
            <w:r>
              <w:t>1.1 Identify work instruction for assessing dentition</w:t>
            </w:r>
          </w:p>
          <w:p w14:paraId="74AC40E4" w14:textId="293DD5AA" w:rsidR="0087238A" w:rsidRDefault="0087238A" w:rsidP="00763A2F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4CAC32CD" w14:textId="5B4C7C42" w:rsidR="0087238A" w:rsidRDefault="0087238A" w:rsidP="00763A2F">
            <w:pPr>
              <w:pStyle w:val="SIText"/>
            </w:pPr>
            <w:r>
              <w:t>1.3 Identify possible sources of contamination and cross</w:t>
            </w:r>
            <w:r w:rsidR="00E2417A">
              <w:t>-</w:t>
            </w:r>
            <w:r>
              <w:t xml:space="preserve">contamination </w:t>
            </w:r>
            <w:r w:rsidR="008A3707">
              <w:t>for task</w:t>
            </w:r>
          </w:p>
        </w:tc>
      </w:tr>
      <w:bookmarkEnd w:id="0"/>
      <w:tr w:rsidR="002F567A" w14:paraId="1915290A" w14:textId="77777777" w:rsidTr="000F31BE">
        <w:tc>
          <w:tcPr>
            <w:tcW w:w="2689" w:type="dxa"/>
          </w:tcPr>
          <w:p w14:paraId="4CA92DE3" w14:textId="3BD8ACB2" w:rsidR="002F567A" w:rsidRDefault="00373245" w:rsidP="002F567A">
            <w:pPr>
              <w:pStyle w:val="SIText"/>
            </w:pPr>
            <w:r>
              <w:t>2</w:t>
            </w:r>
            <w:r w:rsidR="002F567A">
              <w:t>. Expose teeth</w:t>
            </w:r>
          </w:p>
        </w:tc>
        <w:tc>
          <w:tcPr>
            <w:tcW w:w="6327" w:type="dxa"/>
          </w:tcPr>
          <w:p w14:paraId="04AAEC3E" w14:textId="672154D4" w:rsidR="00373245" w:rsidRDefault="00373245" w:rsidP="00373245">
            <w:pPr>
              <w:pStyle w:val="SIText"/>
            </w:pPr>
            <w:r>
              <w:t xml:space="preserve">2.1 Assess teeth to workplace </w:t>
            </w:r>
            <w:r w:rsidR="00942CAF">
              <w:t>an</w:t>
            </w:r>
            <w:r>
              <w:t>d workplace health and safety requirements</w:t>
            </w:r>
          </w:p>
          <w:p w14:paraId="200D420F" w14:textId="02660D5F" w:rsidR="002F567A" w:rsidRDefault="00373245" w:rsidP="002F567A">
            <w:pPr>
              <w:pStyle w:val="SIText"/>
            </w:pPr>
            <w:r>
              <w:t>2.2</w:t>
            </w:r>
            <w:r w:rsidR="002F567A">
              <w:t xml:space="preserve"> Expose </w:t>
            </w:r>
            <w:r>
              <w:t xml:space="preserve">all </w:t>
            </w:r>
            <w:r w:rsidR="002F567A">
              <w:t>incisor teeth</w:t>
            </w:r>
          </w:p>
          <w:p w14:paraId="37ABF6BE" w14:textId="201BADC9" w:rsidR="002F567A" w:rsidRDefault="00373245" w:rsidP="002F567A">
            <w:pPr>
              <w:pStyle w:val="SIText"/>
            </w:pPr>
            <w:r>
              <w:t>2.3</w:t>
            </w:r>
            <w:r w:rsidR="002F567A">
              <w:t xml:space="preserve"> Differentiate permanent incisors from milk teeth</w:t>
            </w:r>
          </w:p>
          <w:p w14:paraId="11523057" w14:textId="1151FB93" w:rsidR="002F567A" w:rsidRDefault="00373245" w:rsidP="002F567A">
            <w:pPr>
              <w:pStyle w:val="SIText"/>
            </w:pPr>
            <w:r>
              <w:t>2.4</w:t>
            </w:r>
            <w:r w:rsidR="002F567A">
              <w:t xml:space="preserve"> Count the number of permanent incisors </w:t>
            </w:r>
            <w:r w:rsidR="00942CAF">
              <w:t>following workplace requirements</w:t>
            </w:r>
          </w:p>
        </w:tc>
      </w:tr>
      <w:tr w:rsidR="002F567A" w14:paraId="13AD3304" w14:textId="77777777" w:rsidTr="000F31BE">
        <w:tc>
          <w:tcPr>
            <w:tcW w:w="2689" w:type="dxa"/>
          </w:tcPr>
          <w:p w14:paraId="5C2995B2" w14:textId="0A166605" w:rsidR="002F567A" w:rsidRDefault="00373245" w:rsidP="002F567A">
            <w:pPr>
              <w:pStyle w:val="SIText"/>
            </w:pPr>
            <w:r>
              <w:t>3</w:t>
            </w:r>
            <w:r w:rsidR="002F567A">
              <w:t>. Record the dentition</w:t>
            </w:r>
          </w:p>
        </w:tc>
        <w:tc>
          <w:tcPr>
            <w:tcW w:w="6327" w:type="dxa"/>
          </w:tcPr>
          <w:p w14:paraId="2ACD58DA" w14:textId="7ED995EE" w:rsidR="00373245" w:rsidRDefault="00373245" w:rsidP="002F567A">
            <w:pPr>
              <w:pStyle w:val="SIText"/>
            </w:pPr>
            <w:r>
              <w:t>3</w:t>
            </w:r>
            <w:r w:rsidR="002F567A">
              <w:t>.1 Identify the number of permanent incisor teeth</w:t>
            </w:r>
          </w:p>
          <w:p w14:paraId="4260B930" w14:textId="1A549C9D" w:rsidR="002F567A" w:rsidRDefault="00373245" w:rsidP="002F567A">
            <w:pPr>
              <w:pStyle w:val="SIText"/>
            </w:pPr>
            <w:r>
              <w:t>3.2 R</w:t>
            </w:r>
            <w:r w:rsidR="002F567A">
              <w:t xml:space="preserve">ecord </w:t>
            </w:r>
            <w:r>
              <w:t xml:space="preserve">dentition </w:t>
            </w:r>
            <w:r w:rsidR="002F567A">
              <w:t xml:space="preserve">or mark carcase </w:t>
            </w:r>
            <w:r>
              <w:t>following</w:t>
            </w:r>
            <w:r w:rsidR="002F567A">
              <w:t xml:space="preserve"> workplace requirements</w:t>
            </w:r>
          </w:p>
        </w:tc>
      </w:tr>
    </w:tbl>
    <w:p w14:paraId="7B6C9E40" w14:textId="2619D02F" w:rsidR="00252B64" w:rsidRDefault="00252B64" w:rsidP="00F1749F">
      <w:pPr>
        <w:rPr>
          <w:ins w:id="1" w:author="Jenni Oldfield" w:date="2025-11-11T12:01:00Z" w16du:dateUtc="2025-11-11T01:01:00Z"/>
        </w:rPr>
      </w:pPr>
    </w:p>
    <w:p w14:paraId="625A5431" w14:textId="77777777" w:rsidR="00CA5424" w:rsidRDefault="00CA5424" w:rsidP="00CA5424">
      <w:pPr>
        <w:rPr>
          <w:ins w:id="2" w:author="Jenni Oldfield" w:date="2025-11-11T12:01:00Z" w16du:dateUtc="2025-11-11T01:01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CA5424" w:rsidRPr="00C32CE5" w:rsidDel="00D81852" w14:paraId="31386CAC" w14:textId="1331AB24" w:rsidTr="00F91DB2">
        <w:trPr>
          <w:ins w:id="3" w:author="Jenni Oldfield" w:date="2025-11-11T12:01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CB770" w14:textId="2CA1E5C0" w:rsidR="00CA5424" w:rsidRPr="00C32CE5" w:rsidDel="00D81852" w:rsidRDefault="00CA5424" w:rsidP="00F91DB2">
            <w:pPr>
              <w:spacing w:after="160" w:line="259" w:lineRule="auto"/>
              <w:rPr>
                <w:ins w:id="4" w:author="Jenni Oldfield" w:date="2025-11-11T12:01:00Z" w16du:dateUtc="2025-11-11T01:01:00Z"/>
                <w:moveFrom w:id="5" w:author="Lucinda O'Brien" w:date="2025-11-13T10:04:00Z" w16du:dateUtc="2025-11-12T23:04:00Z"/>
                <w:b/>
              </w:rPr>
            </w:pPr>
            <w:moveFromRangeStart w:id="6" w:author="Lucinda O'Brien" w:date="2025-11-13T10:04:00Z" w:name="move213920675"/>
            <w:moveFrom w:id="7" w:author="Lucinda O'Brien" w:date="2025-11-13T10:04:00Z" w16du:dateUtc="2025-11-12T23:04:00Z">
              <w:ins w:id="8" w:author="Jenni Oldfield" w:date="2025-11-11T12:01:00Z" w16du:dateUtc="2025-11-11T01:01:00Z">
                <w:r w:rsidRPr="00C32CE5" w:rsidDel="00D81852">
                  <w:rPr>
                    <w:b/>
                  </w:rPr>
                  <w:t xml:space="preserve">Range </w:t>
                </w:r>
                <w:r w:rsidDel="00D81852">
                  <w:rPr>
                    <w:b/>
                  </w:rPr>
                  <w:t>o</w:t>
                </w:r>
                <w:r w:rsidRPr="00C32CE5" w:rsidDel="00D81852">
                  <w:rPr>
                    <w:b/>
                  </w:rPr>
                  <w:t>f Conditions</w:t>
                </w:r>
              </w:ins>
            </w:moveFrom>
          </w:p>
          <w:p w14:paraId="05F62326" w14:textId="41973098" w:rsidR="00CA5424" w:rsidRPr="002D6693" w:rsidDel="00D81852" w:rsidRDefault="00CA5424" w:rsidP="00F91DB2">
            <w:pPr>
              <w:pStyle w:val="SIText-Italics"/>
              <w:rPr>
                <w:ins w:id="9" w:author="Jenni Oldfield" w:date="2025-11-11T12:01:00Z" w16du:dateUtc="2025-11-11T01:01:00Z"/>
                <w:moveFrom w:id="10" w:author="Lucinda O'Brien" w:date="2025-11-13T10:04:00Z" w16du:dateUtc="2025-11-12T23:04:00Z"/>
              </w:rPr>
            </w:pPr>
            <w:moveFrom w:id="11" w:author="Lucinda O'Brien" w:date="2025-11-13T10:04:00Z" w16du:dateUtc="2025-11-12T23:04:00Z">
              <w:ins w:id="12" w:author="Jenni Oldfield" w:date="2025-11-11T12:01:00Z" w16du:dateUtc="2025-11-11T01:01:00Z">
                <w:r w:rsidRPr="002D6693" w:rsidDel="00D81852">
                  <w:t xml:space="preserve">This section specifies different work environments and conditions </w:t>
                </w:r>
                <w:r w:rsidDel="00D81852">
                  <w:t>in which the task may be performed</w:t>
                </w:r>
                <w:r w:rsidRPr="002D6693" w:rsidDel="00D81852">
                  <w:t xml:space="preserve">. </w:t>
                </w:r>
              </w:ins>
            </w:moveFrom>
          </w:p>
          <w:p w14:paraId="4EAF2C04" w14:textId="0702D853" w:rsidR="00CA5424" w:rsidRPr="00C32CE5" w:rsidDel="00D81852" w:rsidRDefault="00CA5424" w:rsidP="00F91DB2">
            <w:pPr>
              <w:pStyle w:val="SIText-Italics"/>
              <w:rPr>
                <w:ins w:id="13" w:author="Jenni Oldfield" w:date="2025-11-11T12:01:00Z" w16du:dateUtc="2025-11-11T01:01:00Z"/>
                <w:moveFrom w:id="14" w:author="Lucinda O'Brien" w:date="2025-11-13T10:04:00Z" w16du:dateUtc="2025-11-12T23:04:00Z"/>
              </w:rPr>
            </w:pPr>
            <w:moveFrom w:id="15" w:author="Lucinda O'Brien" w:date="2025-11-13T10:04:00Z" w16du:dateUtc="2025-11-12T23:04:00Z">
              <w:ins w:id="16" w:author="Jenni Oldfield" w:date="2025-11-11T12:01:00Z" w16du:dateUtc="2025-11-11T01:01:00Z">
                <w:r w:rsidRPr="002D6693" w:rsidDel="00D81852">
                  <w:t xml:space="preserve">This unit must be delivered in one of the following </w:t>
                </w:r>
                <w:r w:rsidDel="00D81852">
                  <w:t>registered meat processing wor</w:t>
                </w:r>
                <w:r w:rsidRPr="002D6693" w:rsidDel="00D81852">
                  <w:t>k environments.</w:t>
                </w:r>
              </w:ins>
            </w:moveFrom>
          </w:p>
        </w:tc>
      </w:tr>
      <w:tr w:rsidR="00CA5424" w:rsidRPr="00C32CE5" w:rsidDel="00D81852" w14:paraId="3310E604" w14:textId="78CB0DA8" w:rsidTr="00F91DB2">
        <w:trPr>
          <w:ins w:id="17" w:author="Jenni Oldfield" w:date="2025-11-11T12:01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C671" w14:textId="74BC3AA6" w:rsidR="00CA5424" w:rsidRPr="00C32CE5" w:rsidDel="00D81852" w:rsidRDefault="00CA5424" w:rsidP="00F91DB2">
            <w:pPr>
              <w:pStyle w:val="SIText"/>
              <w:rPr>
                <w:ins w:id="18" w:author="Jenni Oldfield" w:date="2025-11-11T12:01:00Z" w16du:dateUtc="2025-11-11T01:01:00Z"/>
                <w:moveFrom w:id="19" w:author="Lucinda O'Brien" w:date="2025-11-13T10:04:00Z" w16du:dateUtc="2025-11-12T23:04:00Z"/>
              </w:rPr>
            </w:pPr>
            <w:moveFrom w:id="20" w:author="Lucinda O'Brien" w:date="2025-11-13T10:04:00Z" w16du:dateUtc="2025-11-12T23:04:00Z">
              <w:ins w:id="21" w:author="Jenni Oldfield" w:date="2025-11-11T12:01:00Z" w16du:dateUtc="2025-11-11T01:01:00Z">
                <w:r w:rsidRPr="00C32CE5" w:rsidDel="00D81852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2D397" w14:textId="7A204998" w:rsidR="00CA5424" w:rsidRPr="00C32CE5" w:rsidDel="00D81852" w:rsidRDefault="00CA5424" w:rsidP="00F91DB2">
            <w:pPr>
              <w:pStyle w:val="SIBulletList1"/>
              <w:rPr>
                <w:ins w:id="22" w:author="Jenni Oldfield" w:date="2025-11-11T12:01:00Z" w16du:dateUtc="2025-11-11T01:01:00Z"/>
                <w:moveFrom w:id="23" w:author="Lucinda O'Brien" w:date="2025-11-13T10:04:00Z" w16du:dateUtc="2025-11-12T23:04:00Z"/>
              </w:rPr>
            </w:pPr>
            <w:moveFrom w:id="24" w:author="Lucinda O'Brien" w:date="2025-11-13T10:04:00Z" w16du:dateUtc="2025-11-12T23:04:00Z">
              <w:ins w:id="25" w:author="Jenni Oldfield" w:date="2025-11-11T12:01:00Z" w16du:dateUtc="2025-11-11T01:01:00Z">
                <w:r w:rsidRPr="00C32CE5" w:rsidDel="00D81852">
                  <w:t xml:space="preserve">operating fewer than four days a week with a small throughput for one or more, small or large, species, or </w:t>
                </w:r>
              </w:ins>
            </w:moveFrom>
          </w:p>
          <w:p w14:paraId="2E9C08F8" w14:textId="74D3B4C6" w:rsidR="00CA5424" w:rsidRPr="00C32CE5" w:rsidDel="00D81852" w:rsidRDefault="00CA5424" w:rsidP="00F91DB2">
            <w:pPr>
              <w:pStyle w:val="SIBulletList1"/>
              <w:rPr>
                <w:ins w:id="26" w:author="Jenni Oldfield" w:date="2025-11-11T12:01:00Z" w16du:dateUtc="2025-11-11T01:01:00Z"/>
                <w:moveFrom w:id="27" w:author="Lucinda O'Brien" w:date="2025-11-13T10:04:00Z" w16du:dateUtc="2025-11-12T23:04:00Z"/>
                <w:i/>
              </w:rPr>
            </w:pPr>
            <w:moveFrom w:id="28" w:author="Lucinda O'Brien" w:date="2025-11-13T10:04:00Z" w16du:dateUtc="2025-11-12T23:04:00Z">
              <w:ins w:id="29" w:author="Jenni Oldfield" w:date="2025-11-11T12:01:00Z" w16du:dateUtc="2025-11-11T01:01:00Z">
                <w:r w:rsidRPr="00C32CE5" w:rsidDel="00D81852">
                  <w:t>employing fewer than four workers on the processing floor</w:t>
                </w:r>
              </w:ins>
            </w:moveFrom>
          </w:p>
        </w:tc>
      </w:tr>
      <w:tr w:rsidR="00CA5424" w:rsidRPr="00C32CE5" w:rsidDel="00D81852" w14:paraId="71CF9FAA" w14:textId="011D76F4" w:rsidTr="00F91DB2">
        <w:trPr>
          <w:ins w:id="30" w:author="Jenni Oldfield" w:date="2025-11-11T12:01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4EBB7" w14:textId="147D6AFF" w:rsidR="00CA5424" w:rsidRPr="00C32CE5" w:rsidDel="00D81852" w:rsidRDefault="00CA5424" w:rsidP="00F91DB2">
            <w:pPr>
              <w:pStyle w:val="SIText"/>
              <w:rPr>
                <w:ins w:id="31" w:author="Jenni Oldfield" w:date="2025-11-11T12:01:00Z" w16du:dateUtc="2025-11-11T01:01:00Z"/>
                <w:moveFrom w:id="32" w:author="Lucinda O'Brien" w:date="2025-11-13T10:04:00Z" w16du:dateUtc="2025-11-12T23:04:00Z"/>
              </w:rPr>
            </w:pPr>
            <w:moveFrom w:id="33" w:author="Lucinda O'Brien" w:date="2025-11-13T10:04:00Z" w16du:dateUtc="2025-11-12T23:04:00Z">
              <w:ins w:id="34" w:author="Jenni Oldfield" w:date="2025-11-11T12:01:00Z" w16du:dateUtc="2025-11-11T01:01:00Z">
                <w:r w:rsidRPr="00C32CE5" w:rsidDel="00D81852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3912B" w14:textId="50FD6F93" w:rsidR="00CA5424" w:rsidRPr="00C32CE5" w:rsidDel="00D81852" w:rsidRDefault="00CA5424" w:rsidP="00F91DB2">
            <w:pPr>
              <w:pStyle w:val="SIBulletList1"/>
              <w:rPr>
                <w:ins w:id="35" w:author="Jenni Oldfield" w:date="2025-11-11T12:01:00Z" w16du:dateUtc="2025-11-11T01:01:00Z"/>
                <w:moveFrom w:id="36" w:author="Lucinda O'Brien" w:date="2025-11-13T10:04:00Z" w16du:dateUtc="2025-11-12T23:04:00Z"/>
              </w:rPr>
            </w:pPr>
            <w:moveFrom w:id="37" w:author="Lucinda O'Brien" w:date="2025-11-13T10:04:00Z" w16du:dateUtc="2025-11-12T23:04:00Z">
              <w:ins w:id="38" w:author="Jenni Oldfield" w:date="2025-11-11T12:01:00Z" w16du:dateUtc="2025-11-11T01:01:00Z">
                <w:r w:rsidRPr="00C32CE5" w:rsidDel="00D81852">
                  <w:t xml:space="preserve">operating more than four days a week with a throughput for one or more, small or large, species, or </w:t>
                </w:r>
              </w:ins>
            </w:moveFrom>
          </w:p>
          <w:p w14:paraId="3344CF40" w14:textId="282DD3A7" w:rsidR="00CA5424" w:rsidRPr="00C32CE5" w:rsidDel="00D81852" w:rsidRDefault="00CA5424" w:rsidP="00F91DB2">
            <w:pPr>
              <w:pStyle w:val="SIBulletList1"/>
              <w:rPr>
                <w:ins w:id="39" w:author="Jenni Oldfield" w:date="2025-11-11T12:01:00Z" w16du:dateUtc="2025-11-11T01:01:00Z"/>
                <w:moveFrom w:id="40" w:author="Lucinda O'Brien" w:date="2025-11-13T10:04:00Z" w16du:dateUtc="2025-11-12T23:04:00Z"/>
              </w:rPr>
            </w:pPr>
            <w:moveFrom w:id="41" w:author="Lucinda O'Brien" w:date="2025-11-13T10:04:00Z" w16du:dateUtc="2025-11-12T23:04:00Z">
              <w:ins w:id="42" w:author="Jenni Oldfield" w:date="2025-11-11T12:01:00Z" w16du:dateUtc="2025-11-11T01:01:00Z">
                <w:r w:rsidRPr="00C32CE5" w:rsidDel="00D81852">
                  <w:t>employing more than four workers on the processing floor</w:t>
                </w:r>
              </w:ins>
            </w:moveFrom>
          </w:p>
        </w:tc>
      </w:tr>
      <w:moveFromRangeEnd w:id="6"/>
    </w:tbl>
    <w:p w14:paraId="3BD961E0" w14:textId="77777777" w:rsidR="00C64226" w:rsidRDefault="00C6422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73245" w14:paraId="09B26D8C" w14:textId="77777777" w:rsidTr="000F31BE">
        <w:tc>
          <w:tcPr>
            <w:tcW w:w="2689" w:type="dxa"/>
          </w:tcPr>
          <w:p w14:paraId="1FBD352F" w14:textId="2B844E6F" w:rsidR="00373245" w:rsidRPr="00042300" w:rsidRDefault="00373245" w:rsidP="00373245">
            <w:pPr>
              <w:pStyle w:val="SIText"/>
            </w:pPr>
            <w:bookmarkStart w:id="43" w:name="_Hlk159338509"/>
            <w:r>
              <w:t>Reading</w:t>
            </w:r>
          </w:p>
        </w:tc>
        <w:tc>
          <w:tcPr>
            <w:tcW w:w="6327" w:type="dxa"/>
          </w:tcPr>
          <w:p w14:paraId="38AE16EE" w14:textId="4F2BC1D2" w:rsidR="00373245" w:rsidRPr="00042300" w:rsidRDefault="00373245" w:rsidP="00373245">
            <w:pPr>
              <w:pStyle w:val="SIBulletList1"/>
            </w:pPr>
            <w:r>
              <w:t>Interpret key elements of workplace requirements for assessing dentition</w:t>
            </w:r>
          </w:p>
        </w:tc>
      </w:tr>
      <w:bookmarkEnd w:id="43"/>
      <w:tr w:rsidR="00373245" w14:paraId="44C5474C" w14:textId="77777777" w:rsidTr="000F31BE">
        <w:tc>
          <w:tcPr>
            <w:tcW w:w="2689" w:type="dxa"/>
          </w:tcPr>
          <w:p w14:paraId="577F0A9B" w14:textId="3C3089EE" w:rsidR="00373245" w:rsidRPr="00042300" w:rsidRDefault="00373245" w:rsidP="00373245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FC6B2C7" w14:textId="2E2D16F9" w:rsidR="00373245" w:rsidRPr="00042300" w:rsidRDefault="00373245" w:rsidP="00373245">
            <w:pPr>
              <w:pStyle w:val="SIBulletList1"/>
            </w:pPr>
            <w:r>
              <w:t>Count teeth</w:t>
            </w:r>
          </w:p>
        </w:tc>
      </w:tr>
    </w:tbl>
    <w:p w14:paraId="5B6E9B70" w14:textId="77777777" w:rsidR="00F40059" w:rsidRDefault="00F40059" w:rsidP="00F1749F">
      <w:pPr>
        <w:rPr>
          <w:ins w:id="44" w:author="Lucinda O'Brien" w:date="2025-11-13T10:04:00Z" w16du:dateUtc="2025-11-12T23:04:00Z"/>
        </w:rPr>
      </w:pPr>
    </w:p>
    <w:tbl>
      <w:tblPr>
        <w:tblStyle w:val="TableGrid"/>
        <w:tblpPr w:leftFromText="180" w:rightFromText="180" w:vertAnchor="text" w:horzAnchor="margin" w:tblpY="-5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81852" w:rsidRPr="00C32CE5" w14:paraId="15131D80" w14:textId="77777777" w:rsidTr="00D81852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9147A" w14:textId="77777777" w:rsidR="00D81852" w:rsidRPr="00C32CE5" w:rsidRDefault="00D81852" w:rsidP="00D81852">
            <w:pPr>
              <w:spacing w:after="160" w:line="259" w:lineRule="auto"/>
              <w:rPr>
                <w:moveTo w:id="45" w:author="Lucinda O'Brien" w:date="2025-11-13T10:04:00Z" w16du:dateUtc="2025-11-12T23:04:00Z"/>
                <w:b/>
              </w:rPr>
            </w:pPr>
            <w:moveToRangeStart w:id="46" w:author="Lucinda O'Brien" w:date="2025-11-13T10:04:00Z" w:name="move213920675"/>
            <w:moveTo w:id="47" w:author="Lucinda O'Brien" w:date="2025-11-13T10:04:00Z" w16du:dateUtc="2025-11-12T23:04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7443821B" w14:textId="77777777" w:rsidR="00D81852" w:rsidRPr="002D6693" w:rsidRDefault="00D81852" w:rsidP="00D81852">
            <w:pPr>
              <w:pStyle w:val="SIText-Italics"/>
              <w:rPr>
                <w:moveTo w:id="48" w:author="Lucinda O'Brien" w:date="2025-11-13T10:04:00Z" w16du:dateUtc="2025-11-12T23:04:00Z"/>
              </w:rPr>
            </w:pPr>
            <w:moveTo w:id="49" w:author="Lucinda O'Brien" w:date="2025-11-13T10:04:00Z" w16du:dateUtc="2025-11-12T23:04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5CE33FCA" w14:textId="77777777" w:rsidR="00D81852" w:rsidRPr="00C32CE5" w:rsidRDefault="00D81852" w:rsidP="00D81852">
            <w:pPr>
              <w:pStyle w:val="SIText-Italics"/>
              <w:rPr>
                <w:moveTo w:id="50" w:author="Lucinda O'Brien" w:date="2025-11-13T10:04:00Z" w16du:dateUtc="2025-11-12T23:04:00Z"/>
              </w:rPr>
            </w:pPr>
            <w:moveTo w:id="51" w:author="Lucinda O'Brien" w:date="2025-11-13T10:04:00Z" w16du:dateUtc="2025-11-12T23:04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D81852" w:rsidRPr="00C32CE5" w14:paraId="2310488D" w14:textId="77777777" w:rsidTr="00D8185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674F" w14:textId="77777777" w:rsidR="00D81852" w:rsidRPr="00C32CE5" w:rsidRDefault="00D81852" w:rsidP="00D81852">
            <w:pPr>
              <w:pStyle w:val="SIText"/>
              <w:rPr>
                <w:moveTo w:id="52" w:author="Lucinda O'Brien" w:date="2025-11-13T10:04:00Z" w16du:dateUtc="2025-11-12T23:04:00Z"/>
              </w:rPr>
            </w:pPr>
            <w:moveTo w:id="53" w:author="Lucinda O'Brien" w:date="2025-11-13T10:04:00Z" w16du:dateUtc="2025-11-12T23:04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AF0D3" w14:textId="77777777" w:rsidR="00D81852" w:rsidRPr="00C32CE5" w:rsidRDefault="00D81852" w:rsidP="00D81852">
            <w:pPr>
              <w:pStyle w:val="SIBulletList1"/>
              <w:rPr>
                <w:moveTo w:id="54" w:author="Lucinda O'Brien" w:date="2025-11-13T10:04:00Z" w16du:dateUtc="2025-11-12T23:04:00Z"/>
              </w:rPr>
            </w:pPr>
            <w:moveTo w:id="55" w:author="Lucinda O'Brien" w:date="2025-11-13T10:04:00Z" w16du:dateUtc="2025-11-12T23:04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4AC5D885" w14:textId="77777777" w:rsidR="00D81852" w:rsidRPr="00C32CE5" w:rsidRDefault="00D81852" w:rsidP="00D81852">
            <w:pPr>
              <w:pStyle w:val="SIBulletList1"/>
              <w:rPr>
                <w:moveTo w:id="56" w:author="Lucinda O'Brien" w:date="2025-11-13T10:04:00Z" w16du:dateUtc="2025-11-12T23:04:00Z"/>
                <w:i/>
              </w:rPr>
            </w:pPr>
            <w:moveTo w:id="57" w:author="Lucinda O'Brien" w:date="2025-11-13T10:04:00Z" w16du:dateUtc="2025-11-12T23:04:00Z">
              <w:r w:rsidRPr="00C32CE5">
                <w:t>employing fewer than four workers on the processing floor</w:t>
              </w:r>
            </w:moveTo>
          </w:p>
        </w:tc>
      </w:tr>
      <w:tr w:rsidR="00D81852" w:rsidRPr="00C32CE5" w14:paraId="09C700AF" w14:textId="77777777" w:rsidTr="00D8185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01B8" w14:textId="77777777" w:rsidR="00D81852" w:rsidRPr="00C32CE5" w:rsidRDefault="00D81852" w:rsidP="00D81852">
            <w:pPr>
              <w:pStyle w:val="SIText"/>
              <w:rPr>
                <w:moveTo w:id="58" w:author="Lucinda O'Brien" w:date="2025-11-13T10:04:00Z" w16du:dateUtc="2025-11-12T23:04:00Z"/>
              </w:rPr>
            </w:pPr>
            <w:moveTo w:id="59" w:author="Lucinda O'Brien" w:date="2025-11-13T10:04:00Z" w16du:dateUtc="2025-11-12T23:04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AC809" w14:textId="77777777" w:rsidR="00D81852" w:rsidRPr="00C32CE5" w:rsidRDefault="00D81852" w:rsidP="00D81852">
            <w:pPr>
              <w:pStyle w:val="SIBulletList1"/>
              <w:rPr>
                <w:moveTo w:id="60" w:author="Lucinda O'Brien" w:date="2025-11-13T10:04:00Z" w16du:dateUtc="2025-11-12T23:04:00Z"/>
              </w:rPr>
            </w:pPr>
            <w:moveTo w:id="61" w:author="Lucinda O'Brien" w:date="2025-11-13T10:04:00Z" w16du:dateUtc="2025-11-12T23:04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69F8D317" w14:textId="77777777" w:rsidR="00D81852" w:rsidRPr="00C32CE5" w:rsidRDefault="00D81852" w:rsidP="00D81852">
            <w:pPr>
              <w:pStyle w:val="SIBulletList1"/>
              <w:rPr>
                <w:moveTo w:id="62" w:author="Lucinda O'Brien" w:date="2025-11-13T10:04:00Z" w16du:dateUtc="2025-11-12T23:04:00Z"/>
              </w:rPr>
            </w:pPr>
            <w:moveTo w:id="63" w:author="Lucinda O'Brien" w:date="2025-11-13T10:04:00Z" w16du:dateUtc="2025-11-12T23:04:00Z">
              <w:r w:rsidRPr="00C32CE5">
                <w:t>employing more than four workers on the processing floor</w:t>
              </w:r>
            </w:moveTo>
          </w:p>
        </w:tc>
      </w:tr>
      <w:moveToRangeEnd w:id="46"/>
    </w:tbl>
    <w:p w14:paraId="389612EC" w14:textId="77777777" w:rsidR="00D81852" w:rsidRDefault="00D8185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D7B7245" w:rsidR="002B6FFD" w:rsidRDefault="0098575F" w:rsidP="00B93720">
            <w:pPr>
              <w:pStyle w:val="SIText"/>
            </w:pPr>
            <w:r w:rsidRPr="00E104A0">
              <w:t>AMPCRP2</w:t>
            </w:r>
            <w:r w:rsidR="00804143">
              <w:t>25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2D7E1A" w:rsidRPr="002F567A">
              <w:t>Assess dentition</w:t>
            </w:r>
          </w:p>
        </w:tc>
        <w:tc>
          <w:tcPr>
            <w:tcW w:w="2254" w:type="dxa"/>
          </w:tcPr>
          <w:p w14:paraId="30E795CC" w14:textId="411E983C" w:rsidR="002B6FFD" w:rsidRDefault="0087238A" w:rsidP="00B93720">
            <w:pPr>
              <w:pStyle w:val="SIText"/>
            </w:pPr>
            <w:r w:rsidRPr="002F567A">
              <w:t xml:space="preserve">AMPA2080 </w:t>
            </w:r>
            <w:r w:rsidR="002D7E1A" w:rsidRPr="002D7E1A">
              <w:t>Assess dentition</w:t>
            </w:r>
          </w:p>
        </w:tc>
        <w:tc>
          <w:tcPr>
            <w:tcW w:w="2254" w:type="dxa"/>
          </w:tcPr>
          <w:p w14:paraId="49774828" w14:textId="42D996D4" w:rsidR="00373245" w:rsidRDefault="00373245" w:rsidP="0037324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375EF325" w14:textId="2373989C" w:rsidR="00CB20C5" w:rsidRDefault="00CB20C5" w:rsidP="0037324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271B4F5D" w14:textId="22224BBF" w:rsidR="00CB20C5" w:rsidRDefault="00CB20C5" w:rsidP="00373245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001812BB" w14:textId="77777777" w:rsidR="00373245" w:rsidRPr="0083742E" w:rsidRDefault="00373245" w:rsidP="0037324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36934E80" w14:textId="77777777" w:rsidR="00373245" w:rsidRDefault="00373245" w:rsidP="00373245">
            <w:pPr>
              <w:pStyle w:val="SIText"/>
              <w:rPr>
                <w:ins w:id="64" w:author="Jenni Oldfield" w:date="2025-11-11T11:50:00Z" w16du:dateUtc="2025-11-11T00:50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D2AEEB6" w14:textId="35CD96BF" w:rsidR="00851C7A" w:rsidRPr="0083742E" w:rsidRDefault="00851C7A" w:rsidP="0037324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ins w:id="65" w:author="Jenni Oldfield" w:date="2025-11-11T11:50:00Z" w16du:dateUtc="2025-11-11T00:50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3D879DA4" w14:textId="77777777" w:rsidR="00E104A0" w:rsidRDefault="00337EE0" w:rsidP="00A770EC">
            <w:pPr>
              <w:spacing w:before="120" w:after="120"/>
              <w:rPr>
                <w:rStyle w:val="SITempText-Green"/>
                <w:color w:val="000000" w:themeColor="text1"/>
                <w:sz w:val="20"/>
              </w:rPr>
            </w:pPr>
            <w:r w:rsidRPr="00337EE0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E2417A">
              <w:rPr>
                <w:rStyle w:val="SITempText-Green"/>
                <w:color w:val="000000" w:themeColor="text1"/>
                <w:sz w:val="20"/>
              </w:rPr>
              <w:t>-</w:t>
            </w:r>
            <w:r w:rsidRPr="00337EE0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0443B48E" w:rsidR="00EA1FB6" w:rsidRPr="00E104A0" w:rsidRDefault="00EA1FB6" w:rsidP="00A770EC">
            <w:pPr>
              <w:spacing w:before="120" w:after="120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3DB870C" w:rsidR="002941AB" w:rsidRDefault="00E2417A" w:rsidP="00BB6E0C">
            <w:pPr>
              <w:pStyle w:val="SIText"/>
            </w:pPr>
            <w:r w:rsidRPr="00E2417A">
              <w:lastRenderedPageBreak/>
              <w:t>https://vetnet.gov.au/Pages/TrainingDocs.aspx?q=5e2e56b7-698f-4822-84bb-25adbb8443a7</w:t>
            </w:r>
          </w:p>
        </w:tc>
      </w:tr>
    </w:tbl>
    <w:p w14:paraId="6BD4ACCD" w14:textId="735223EF" w:rsidR="00D81852" w:rsidRDefault="00D81852">
      <w:pPr>
        <w:rPr>
          <w:ins w:id="66" w:author="Lucinda O'Brien" w:date="2025-11-13T10:04:00Z" w16du:dateUtc="2025-11-12T23:04:00Z"/>
        </w:rPr>
      </w:pPr>
    </w:p>
    <w:p w14:paraId="31396FAD" w14:textId="77777777" w:rsidR="00D81852" w:rsidRDefault="00D81852">
      <w:pPr>
        <w:rPr>
          <w:ins w:id="67" w:author="Lucinda O'Brien" w:date="2025-11-13T10:04:00Z" w16du:dateUtc="2025-11-12T23:04:00Z"/>
        </w:rPr>
      </w:pPr>
      <w:ins w:id="68" w:author="Lucinda O'Brien" w:date="2025-11-13T10:04:00Z" w16du:dateUtc="2025-11-12T23:04:00Z">
        <w:r>
          <w:br w:type="page"/>
        </w:r>
      </w:ins>
    </w:p>
    <w:p w14:paraId="5ADD3549" w14:textId="77777777" w:rsidR="00EF38D5" w:rsidDel="00851C7A" w:rsidRDefault="00EF38D5" w:rsidP="00F1749F">
      <w:pPr>
        <w:rPr>
          <w:del w:id="69" w:author="Jenni Oldfield" w:date="2025-11-11T11:50:00Z" w16du:dateUtc="2025-11-11T00:50:00Z"/>
        </w:rPr>
      </w:pPr>
    </w:p>
    <w:p w14:paraId="29D4C25F" w14:textId="77777777" w:rsidR="00EF38D5" w:rsidRDefault="00EF38D5">
      <w:del w:id="70" w:author="Jenni Oldfield" w:date="2025-11-11T11:50:00Z" w16du:dateUtc="2025-11-11T00:50:00Z">
        <w:r w:rsidDel="00851C7A">
          <w:br w:type="page"/>
        </w:r>
      </w:del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27D8CA3A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8575F"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98575F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804143">
              <w:rPr>
                <w:rFonts w:eastAsia="Times New Roman" w:cstheme="minorHAnsi"/>
                <w:color w:val="213430"/>
                <w:lang w:eastAsia="en-AU"/>
              </w:rPr>
              <w:t>25</w:t>
            </w:r>
            <w:r w:rsidR="0098575F">
              <w:t xml:space="preserve"> </w:t>
            </w:r>
            <w:r w:rsidR="002D7E1A" w:rsidRPr="002D7E1A">
              <w:t>Assess dentition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4D91421" w14:textId="77777777" w:rsidR="00373245" w:rsidRDefault="00145CA6" w:rsidP="00373245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3AE386DA" w14:textId="27FD476B" w:rsidR="008D75A4" w:rsidRDefault="00373245" w:rsidP="008D75A4">
            <w:pPr>
              <w:pStyle w:val="SIText"/>
            </w:pPr>
            <w:r w:rsidRPr="009B2D0A">
              <w:t>There must be evidence that the individual has</w:t>
            </w:r>
            <w:r>
              <w:t xml:space="preserve"> assessed the dentition of animal</w:t>
            </w:r>
            <w:r w:rsidR="00C07745">
              <w:t>s</w:t>
            </w:r>
            <w:r w:rsidR="00D2138D">
              <w:t xml:space="preserve"> or</w:t>
            </w:r>
            <w:r w:rsidR="008D75A4">
              <w:t xml:space="preserve"> carcases, </w:t>
            </w:r>
            <w:r w:rsidR="00DB7594">
              <w:t xml:space="preserve">following workplace requirements, </w:t>
            </w:r>
            <w:r w:rsidR="008D75A4">
              <w:t>in a micro or larger meat processing premises.</w:t>
            </w:r>
          </w:p>
          <w:p w14:paraId="45B93BCD" w14:textId="66C93C54" w:rsidR="008D75A4" w:rsidRPr="003D723E" w:rsidDel="00A22F19" w:rsidRDefault="008D75A4" w:rsidP="008D75A4">
            <w:pPr>
              <w:pStyle w:val="SIText"/>
              <w:rPr>
                <w:del w:id="71" w:author="Jenni Oldfield" w:date="2025-11-11T11:53:00Z" w16du:dateUtc="2025-11-11T00:53:00Z"/>
                <w:b/>
                <w:bCs/>
              </w:rPr>
            </w:pPr>
            <w:del w:id="72" w:author="Jenni Oldfield" w:date="2025-11-11T11:53:00Z" w16du:dateUtc="2025-11-11T00:53:00Z">
              <w:r w:rsidDel="00A22F19">
                <w:rPr>
                  <w:b/>
                  <w:bCs/>
                </w:rPr>
                <w:delText>In m</w:delText>
              </w:r>
              <w:r w:rsidRPr="003D723E" w:rsidDel="00A22F19">
                <w:rPr>
                  <w:b/>
                  <w:bCs/>
                </w:rPr>
                <w:delText xml:space="preserve">icro </w:delText>
              </w:r>
              <w:r w:rsidDel="00A22F19">
                <w:rPr>
                  <w:b/>
                  <w:bCs/>
                </w:rPr>
                <w:delText>meat processing premises</w:delText>
              </w:r>
            </w:del>
          </w:p>
          <w:p w14:paraId="6E3802CF" w14:textId="5B919394" w:rsidR="008D75A4" w:rsidRPr="003D723E" w:rsidDel="00A22F19" w:rsidRDefault="008D75A4" w:rsidP="008D75A4">
            <w:pPr>
              <w:pStyle w:val="SIText"/>
              <w:rPr>
                <w:del w:id="73" w:author="Jenni Oldfield" w:date="2025-11-11T11:53:00Z" w16du:dateUtc="2025-11-11T00:53:00Z"/>
              </w:rPr>
            </w:pPr>
            <w:del w:id="74" w:author="Jenni Oldfield" w:date="2025-11-11T11:53:00Z" w16du:dateUtc="2025-11-11T00:53:00Z">
              <w:r w:rsidRPr="003D723E" w:rsidDel="00A22F19">
                <w:delText>For large stock</w:delText>
              </w:r>
              <w:r w:rsidDel="00A22F19">
                <w:delText>,</w:delText>
              </w:r>
              <w:r w:rsidRPr="003D723E" w:rsidDel="00A22F19">
                <w:delText xml:space="preserve"> </w:delText>
              </w:r>
              <w:r w:rsidDel="00A22F19">
                <w:delText>the</w:delText>
              </w:r>
              <w:r w:rsidRPr="003D723E" w:rsidDel="00A22F19">
                <w:delText xml:space="preserve"> assessor </w:delText>
              </w:r>
              <w:r w:rsidDel="00A22F19">
                <w:delText>must</w:delText>
              </w:r>
              <w:r w:rsidRPr="003D723E" w:rsidDel="00A22F19">
                <w:delText xml:space="preserve"> observe the </w:delText>
              </w:r>
              <w:r w:rsidDel="00A22F19">
                <w:delText>individual</w:delText>
              </w:r>
              <w:r w:rsidRPr="003D723E" w:rsidDel="00A22F19">
                <w:delText xml:space="preserve"> working on a minimum of </w:delText>
              </w:r>
              <w:r w:rsidR="00013320" w:rsidDel="00A22F19">
                <w:delText>two</w:delText>
              </w:r>
              <w:r w:rsidRPr="003D723E" w:rsidDel="00A22F19">
                <w:delText xml:space="preserve"> </w:delText>
              </w:r>
              <w:r w:rsidR="00AB2A21" w:rsidDel="00A22F19">
                <w:delText xml:space="preserve">animals or </w:delText>
              </w:r>
              <w:r w:rsidRPr="003D723E" w:rsidDel="00A22F19">
                <w:delText>carcases and for small stock</w:delText>
              </w:r>
              <w:r w:rsidDel="00A22F19">
                <w:delText>,</w:delText>
              </w:r>
              <w:r w:rsidRPr="003D723E" w:rsidDel="00A22F19">
                <w:delText xml:space="preserve"> a minimum of </w:delText>
              </w:r>
              <w:r w:rsidR="00013320" w:rsidDel="00A22F19">
                <w:delText>six</w:delText>
              </w:r>
              <w:r w:rsidRPr="003D723E" w:rsidDel="00A22F19">
                <w:delText xml:space="preserve"> carcases</w:delText>
              </w:r>
              <w:r w:rsidDel="00A22F19">
                <w:delText>.</w:delText>
              </w:r>
              <w:r w:rsidRPr="003D723E" w:rsidDel="00A22F19">
                <w:delText xml:space="preserve"> </w:delText>
              </w:r>
              <w:r w:rsidDel="00A22F19">
                <w:delText>W</w:delText>
              </w:r>
              <w:r w:rsidRPr="003D723E" w:rsidDel="00A22F19">
                <w:delText>here more than one small stock species is being processed</w:delText>
              </w:r>
              <w:r w:rsidDel="00A22F19">
                <w:delText xml:space="preserve">, the assessor must observe the individual working on all species to </w:delText>
              </w:r>
              <w:r w:rsidRPr="003D723E" w:rsidDel="00A22F19">
                <w:delText xml:space="preserve">a total of </w:delText>
              </w:r>
              <w:r w:rsidR="00013320" w:rsidDel="00A22F19">
                <w:delText>six</w:delText>
              </w:r>
              <w:r w:rsidRPr="003D723E" w:rsidDel="00A22F19">
                <w:delText xml:space="preserve"> </w:delText>
              </w:r>
              <w:r w:rsidR="00AB2A21" w:rsidDel="00A22F19">
                <w:delText xml:space="preserve">animals or </w:delText>
              </w:r>
              <w:r w:rsidRPr="003D723E" w:rsidDel="00A22F19">
                <w:delText>carcases.</w:delText>
              </w:r>
            </w:del>
          </w:p>
          <w:p w14:paraId="75D0A925" w14:textId="1160DA71" w:rsidR="008D75A4" w:rsidRPr="003D723E" w:rsidDel="00A22F19" w:rsidRDefault="008D75A4" w:rsidP="008D75A4">
            <w:pPr>
              <w:pStyle w:val="SIText"/>
              <w:rPr>
                <w:del w:id="75" w:author="Jenni Oldfield" w:date="2025-11-11T11:53:00Z" w16du:dateUtc="2025-11-11T00:53:00Z"/>
              </w:rPr>
            </w:pPr>
            <w:del w:id="76" w:author="Jenni Oldfield" w:date="2025-11-11T11:53:00Z" w16du:dateUtc="2025-11-11T00:53:00Z">
              <w:r w:rsidDel="00A22F19">
                <w:delText>There must also be</w:delText>
              </w:r>
              <w:r w:rsidRPr="003D723E" w:rsidDel="00A22F19">
                <w:delText xml:space="preserve"> evidence that the </w:delText>
              </w:r>
              <w:r w:rsidDel="00A22F19">
                <w:delText>individual</w:delText>
              </w:r>
              <w:r w:rsidRPr="003D723E" w:rsidDel="00A22F19">
                <w:delText xml:space="preserve"> has completed </w:delText>
              </w:r>
              <w:r w:rsidR="00013320" w:rsidDel="00A22F19">
                <w:delText>two</w:delText>
              </w:r>
              <w:r w:rsidRPr="003D723E" w:rsidDel="00A22F19">
                <w:delText xml:space="preserve"> shifts </w:delText>
              </w:r>
              <w:r w:rsidDel="00A22F19">
                <w:delText>on the job,</w:delText>
              </w:r>
              <w:r w:rsidRPr="003D723E" w:rsidDel="00A22F19">
                <w:delText xml:space="preserve"> fulfilling workplace requirements (these shifts may include normal rotations into and out of the relevant </w:delText>
              </w:r>
              <w:r w:rsidDel="00A22F19">
                <w:delText>work task</w:delText>
              </w:r>
              <w:r w:rsidRPr="003D723E" w:rsidDel="00A22F19">
                <w:delText>).</w:delText>
              </w:r>
            </w:del>
          </w:p>
          <w:p w14:paraId="60F5EAA6" w14:textId="38E8F1C7" w:rsidR="008D75A4" w:rsidRPr="003D723E" w:rsidDel="00A22F19" w:rsidRDefault="008D75A4" w:rsidP="008D75A4">
            <w:pPr>
              <w:pStyle w:val="SIText"/>
              <w:rPr>
                <w:del w:id="77" w:author="Jenni Oldfield" w:date="2025-11-11T11:53:00Z" w16du:dateUtc="2025-11-11T00:53:00Z"/>
                <w:b/>
                <w:bCs/>
              </w:rPr>
            </w:pPr>
            <w:del w:id="78" w:author="Jenni Oldfield" w:date="2025-11-11T11:53:00Z" w16du:dateUtc="2025-11-11T00:53:00Z">
              <w:r w:rsidDel="00A22F19">
                <w:rPr>
                  <w:b/>
                  <w:bCs/>
                </w:rPr>
                <w:delText>In l</w:delText>
              </w:r>
              <w:r w:rsidRPr="003D723E" w:rsidDel="00A22F19">
                <w:rPr>
                  <w:b/>
                  <w:bCs/>
                </w:rPr>
                <w:delText xml:space="preserve">arger </w:delText>
              </w:r>
              <w:r w:rsidDel="00A22F19">
                <w:rPr>
                  <w:b/>
                  <w:bCs/>
                </w:rPr>
                <w:delText>meat processing premises</w:delText>
              </w:r>
            </w:del>
          </w:p>
          <w:p w14:paraId="5537C609" w14:textId="3C1F3B81" w:rsidR="008D75A4" w:rsidRPr="003D723E" w:rsidDel="00A22F19" w:rsidRDefault="008D75A4" w:rsidP="008D75A4">
            <w:pPr>
              <w:pStyle w:val="SIText"/>
              <w:rPr>
                <w:del w:id="79" w:author="Jenni Oldfield" w:date="2025-11-11T11:53:00Z" w16du:dateUtc="2025-11-11T00:53:00Z"/>
              </w:rPr>
            </w:pPr>
            <w:del w:id="80" w:author="Jenni Oldfield" w:date="2025-11-11T11:53:00Z" w16du:dateUtc="2025-11-11T00:53:00Z">
              <w:r w:rsidRPr="003D723E" w:rsidDel="00A22F19">
                <w:delText>For large stock</w:delText>
              </w:r>
              <w:r w:rsidR="00E2417A" w:rsidDel="00A22F19">
                <w:delText>,</w:delText>
              </w:r>
              <w:r w:rsidRPr="003D723E" w:rsidDel="00A22F19">
                <w:delText xml:space="preserve"> </w:delText>
              </w:r>
              <w:r w:rsidDel="00A22F19">
                <w:delText>the</w:delText>
              </w:r>
              <w:r w:rsidRPr="003D723E" w:rsidDel="00A22F19">
                <w:delText xml:space="preserve"> assessor </w:delText>
              </w:r>
              <w:r w:rsidDel="00A22F19">
                <w:delText>must</w:delText>
              </w:r>
              <w:r w:rsidRPr="003D723E" w:rsidDel="00A22F19">
                <w:delText xml:space="preserve"> observe the </w:delText>
              </w:r>
              <w:r w:rsidDel="00A22F19">
                <w:delText>individual</w:delText>
              </w:r>
              <w:r w:rsidRPr="003D723E" w:rsidDel="00A22F19">
                <w:delText xml:space="preserve"> working on a minimum of </w:delText>
              </w:r>
              <w:r w:rsidR="00013320" w:rsidDel="00A22F19">
                <w:delText>four</w:delText>
              </w:r>
              <w:r w:rsidRPr="003D723E" w:rsidDel="00A22F19">
                <w:delText xml:space="preserve"> </w:delText>
              </w:r>
              <w:r w:rsidR="00AB2A21" w:rsidDel="00A22F19">
                <w:delText xml:space="preserve">animals or </w:delText>
              </w:r>
              <w:r w:rsidRPr="003D723E" w:rsidDel="00A22F19">
                <w:delText>carcases</w:delText>
              </w:r>
              <w:r w:rsidDel="00A22F19">
                <w:delText xml:space="preserve"> </w:delText>
              </w:r>
              <w:r w:rsidRPr="003D723E" w:rsidDel="00A22F19">
                <w:delText xml:space="preserve">or </w:delText>
              </w:r>
              <w:r w:rsidDel="00A22F19">
                <w:delText xml:space="preserve">for </w:delText>
              </w:r>
              <w:r w:rsidRPr="003D723E" w:rsidDel="00A22F19">
                <w:delText>15</w:delText>
              </w:r>
              <w:r w:rsidDel="00A22F19">
                <w:delText xml:space="preserve"> </w:delText>
              </w:r>
              <w:r w:rsidRPr="003D723E" w:rsidDel="00A22F19">
                <w:delText>min</w:delText>
              </w:r>
              <w:r w:rsidDel="00A22F19">
                <w:delText>utes,</w:delText>
              </w:r>
              <w:r w:rsidRPr="003D723E" w:rsidDel="00A22F19">
                <w:delText xml:space="preserve"> whichever comes first.</w:delText>
              </w:r>
            </w:del>
          </w:p>
          <w:p w14:paraId="57B5180B" w14:textId="4372B3FD" w:rsidR="008D75A4" w:rsidRPr="003D723E" w:rsidDel="00A22F19" w:rsidRDefault="008D75A4" w:rsidP="008D75A4">
            <w:pPr>
              <w:pStyle w:val="SIText"/>
              <w:rPr>
                <w:del w:id="81" w:author="Jenni Oldfield" w:date="2025-11-11T11:53:00Z" w16du:dateUtc="2025-11-11T00:53:00Z"/>
              </w:rPr>
            </w:pPr>
            <w:del w:id="82" w:author="Jenni Oldfield" w:date="2025-11-11T11:53:00Z" w16du:dateUtc="2025-11-11T00:53:00Z">
              <w:r w:rsidRPr="003D723E" w:rsidDel="00A22F19">
                <w:delText>For small stock</w:delText>
              </w:r>
              <w:r w:rsidR="00E2417A" w:rsidDel="00A22F19">
                <w:delText>,</w:delText>
              </w:r>
              <w:r w:rsidRPr="003D723E" w:rsidDel="00A22F19">
                <w:delText xml:space="preserve"> </w:delText>
              </w:r>
              <w:r w:rsidDel="00A22F19">
                <w:delText>the</w:delText>
              </w:r>
              <w:r w:rsidRPr="003D723E" w:rsidDel="00A22F19">
                <w:delText xml:space="preserve"> assessor </w:delText>
              </w:r>
              <w:r w:rsidDel="00A22F19">
                <w:delText>must</w:delText>
              </w:r>
              <w:r w:rsidRPr="003D723E" w:rsidDel="00A22F19">
                <w:delText xml:space="preserve"> observe the </w:delText>
              </w:r>
              <w:r w:rsidDel="00A22F19">
                <w:delText>individual</w:delText>
              </w:r>
              <w:r w:rsidRPr="003D723E" w:rsidDel="00A22F19">
                <w:delText xml:space="preserve"> working on a minimum of </w:delText>
              </w:r>
              <w:r w:rsidDel="00A22F19">
                <w:delText>20</w:delText>
              </w:r>
              <w:r w:rsidRPr="003D723E" w:rsidDel="00A22F19">
                <w:delText xml:space="preserve"> </w:delText>
              </w:r>
              <w:r w:rsidR="00AB2A21" w:rsidDel="00A22F19">
                <w:delText xml:space="preserve">animals or </w:delText>
              </w:r>
              <w:r w:rsidRPr="003D723E" w:rsidDel="00A22F19">
                <w:delText xml:space="preserve">carcases or </w:delText>
              </w:r>
              <w:r w:rsidDel="00A22F19">
                <w:delText xml:space="preserve">for </w:delText>
              </w:r>
              <w:r w:rsidRPr="003D723E" w:rsidDel="00A22F19">
                <w:delText>15 minutes</w:delText>
              </w:r>
              <w:r w:rsidDel="00A22F19">
                <w:delText>,</w:delText>
              </w:r>
              <w:r w:rsidRPr="003D723E" w:rsidDel="00A22F19">
                <w:delText xml:space="preserve"> whichever comes first.</w:delText>
              </w:r>
            </w:del>
          </w:p>
          <w:p w14:paraId="5968307E" w14:textId="26589E2B" w:rsidR="008D75A4" w:rsidRDefault="008D75A4" w:rsidP="008D75A4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013320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E1D08DB" w14:textId="77777777" w:rsidR="00C46C86" w:rsidRPr="003F449E" w:rsidRDefault="00C46C86" w:rsidP="00C46C86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4539158" w:rsidR="00942CAF" w:rsidRDefault="00C46C86" w:rsidP="006F3E48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64C4E018" w:rsidR="00145CA6" w:rsidRDefault="00C51129" w:rsidP="006F3E48">
      <w:pPr>
        <w:tabs>
          <w:tab w:val="left" w:pos="5783"/>
        </w:tabs>
      </w:pPr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6E56901" w14:textId="12C560B1" w:rsidR="006E23A7" w:rsidRDefault="006E23A7" w:rsidP="006E23A7">
            <w:pPr>
              <w:pStyle w:val="SIBulletList1"/>
            </w:pPr>
            <w:r>
              <w:t>workplace requirements for assessing and recording dentition, including AUS-MEAT standards, where used</w:t>
            </w:r>
          </w:p>
          <w:p w14:paraId="757DFE13" w14:textId="77777777" w:rsidR="002D7E1A" w:rsidRDefault="002D7E1A" w:rsidP="002D7E1A">
            <w:pPr>
              <w:pStyle w:val="SIBulletList1"/>
            </w:pPr>
            <w:r>
              <w:t>dentition as a measure of animal age</w:t>
            </w:r>
          </w:p>
          <w:p w14:paraId="7D891D3A" w14:textId="24C72248" w:rsidR="002D7E1A" w:rsidRDefault="00942CAF" w:rsidP="002D7E1A">
            <w:pPr>
              <w:pStyle w:val="SIBulletList1"/>
            </w:pPr>
            <w:r>
              <w:t xml:space="preserve">difference between milk teeth and permanent incisors </w:t>
            </w:r>
          </w:p>
          <w:p w14:paraId="103343DE" w14:textId="77777777" w:rsidR="002D7E1A" w:rsidRDefault="002D7E1A" w:rsidP="002D7E1A">
            <w:pPr>
              <w:pStyle w:val="SIBulletList1"/>
            </w:pPr>
            <w:r>
              <w:t>importance and value of accurate dentition assessment</w:t>
            </w:r>
          </w:p>
          <w:p w14:paraId="4A4822BF" w14:textId="067AEC51" w:rsidR="00373245" w:rsidRDefault="00373245" w:rsidP="002D7E1A">
            <w:pPr>
              <w:pStyle w:val="SIBulletList1"/>
            </w:pPr>
            <w:r>
              <w:t>methods to avoid contamination while assessing dentition</w:t>
            </w:r>
          </w:p>
          <w:p w14:paraId="15F096A0" w14:textId="1760D0AA" w:rsidR="00942CAF" w:rsidRDefault="00942CAF" w:rsidP="002D7E1A">
            <w:pPr>
              <w:pStyle w:val="SIBulletList1"/>
            </w:pPr>
            <w:r>
              <w:t>zoonotic hazards</w:t>
            </w:r>
            <w:r w:rsidR="00E2417A">
              <w:t>,</w:t>
            </w:r>
            <w:r w:rsidR="007B6670">
              <w:t xml:space="preserve"> and how the associated risks are controlled</w:t>
            </w:r>
          </w:p>
          <w:p w14:paraId="2CCDFD46" w14:textId="099A9641" w:rsidR="00373245" w:rsidRDefault="00373245" w:rsidP="006E23A7">
            <w:pPr>
              <w:pStyle w:val="SIBulletList1"/>
            </w:pPr>
            <w:r>
              <w:t xml:space="preserve">typical </w:t>
            </w:r>
            <w:r w:rsidR="007B6670">
              <w:t xml:space="preserve">workplace health and safety </w:t>
            </w:r>
            <w:r>
              <w:t>hazards encountered when assessing dentition</w:t>
            </w:r>
            <w:r w:rsidR="00E2417A">
              <w:t>,</w:t>
            </w:r>
            <w:r>
              <w:t xml:space="preserve"> and how the associated risks are controlled</w:t>
            </w:r>
            <w:r w:rsidR="006E23A7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CDB17ED" w14:textId="77777777" w:rsidR="00373245" w:rsidRDefault="00373245" w:rsidP="00373245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C31C3F3" w14:textId="77777777" w:rsidR="00373245" w:rsidRPr="00095527" w:rsidRDefault="00373245" w:rsidP="00373245">
            <w:pPr>
              <w:pStyle w:val="SIBulletList1"/>
            </w:pPr>
            <w:r w:rsidRPr="00095527">
              <w:t>physical conditions:</w:t>
            </w:r>
          </w:p>
          <w:p w14:paraId="6BE6BF3D" w14:textId="26722D52" w:rsidR="00373245" w:rsidRPr="00E104A0" w:rsidRDefault="00373245" w:rsidP="00E104A0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E104A0">
              <w:rPr>
                <w:i/>
                <w:iCs/>
              </w:rPr>
              <w:t xml:space="preserve">skills must be demonstrated in a </w:t>
            </w:r>
            <w:r w:rsidR="00C46C86">
              <w:rPr>
                <w:i/>
                <w:iCs/>
              </w:rPr>
              <w:t>meat processing</w:t>
            </w:r>
            <w:r w:rsidRPr="00E104A0">
              <w:rPr>
                <w:i/>
                <w:iCs/>
              </w:rPr>
              <w:t xml:space="preserve"> </w:t>
            </w:r>
            <w:r w:rsidR="00B26CC3">
              <w:rPr>
                <w:i/>
                <w:iCs/>
              </w:rPr>
              <w:t>premises</w:t>
            </w:r>
            <w:r w:rsidR="00B26CC3" w:rsidRPr="00E104A0">
              <w:rPr>
                <w:i/>
                <w:iCs/>
              </w:rPr>
              <w:t xml:space="preserve"> </w:t>
            </w:r>
            <w:r w:rsidRPr="00E104A0">
              <w:rPr>
                <w:i/>
                <w:iCs/>
              </w:rPr>
              <w:t xml:space="preserve">at </w:t>
            </w:r>
            <w:r w:rsidR="00EA2E1B" w:rsidRPr="00E104A0">
              <w:rPr>
                <w:i/>
                <w:iCs/>
              </w:rPr>
              <w:t xml:space="preserve">workplace </w:t>
            </w:r>
            <w:r w:rsidR="00B26CC3">
              <w:rPr>
                <w:i/>
                <w:iCs/>
              </w:rPr>
              <w:t>production</w:t>
            </w:r>
            <w:r w:rsidR="00B26CC3" w:rsidRPr="00E104A0">
              <w:rPr>
                <w:i/>
                <w:iCs/>
              </w:rPr>
              <w:t xml:space="preserve"> </w:t>
            </w:r>
            <w:r w:rsidRPr="00E104A0">
              <w:rPr>
                <w:i/>
                <w:iCs/>
              </w:rPr>
              <w:t xml:space="preserve">speed </w:t>
            </w:r>
          </w:p>
          <w:p w14:paraId="0E436619" w14:textId="77777777" w:rsidR="00373245" w:rsidRPr="00095527" w:rsidRDefault="00373245" w:rsidP="00373245">
            <w:pPr>
              <w:pStyle w:val="SIBulletList1"/>
            </w:pPr>
            <w:r w:rsidRPr="00095527">
              <w:t>resources, equipment and materials:</w:t>
            </w:r>
          </w:p>
          <w:p w14:paraId="4AB085F4" w14:textId="2AC95569" w:rsidR="00373245" w:rsidRPr="00E104A0" w:rsidRDefault="00373245" w:rsidP="00373245">
            <w:pPr>
              <w:pStyle w:val="SIBulletList2"/>
              <w:rPr>
                <w:i/>
                <w:iCs/>
              </w:rPr>
            </w:pPr>
            <w:r w:rsidRPr="00E104A0">
              <w:rPr>
                <w:i/>
                <w:iCs/>
              </w:rPr>
              <w:t>personal protective equipment</w:t>
            </w:r>
          </w:p>
          <w:p w14:paraId="39E8C152" w14:textId="3585EFAF" w:rsidR="00AB2A21" w:rsidRPr="00B06722" w:rsidRDefault="00AB2A21" w:rsidP="00B06722">
            <w:pPr>
              <w:pStyle w:val="SIBulletList2"/>
              <w:rPr>
                <w:i/>
                <w:iCs/>
              </w:rPr>
            </w:pPr>
            <w:r w:rsidRPr="00B06722">
              <w:rPr>
                <w:i/>
                <w:iCs/>
              </w:rPr>
              <w:t>animals or carcases</w:t>
            </w:r>
          </w:p>
          <w:p w14:paraId="47630511" w14:textId="46EAD48B" w:rsidR="00373245" w:rsidRPr="00095527" w:rsidRDefault="00373245" w:rsidP="00373245">
            <w:pPr>
              <w:pStyle w:val="SIBulletList1"/>
            </w:pPr>
            <w:r w:rsidRPr="00095527">
              <w:t>specifications:</w:t>
            </w:r>
          </w:p>
          <w:p w14:paraId="0824044E" w14:textId="56CA12C6" w:rsidR="007B78CC" w:rsidRPr="00E104A0" w:rsidRDefault="00373245" w:rsidP="00373245">
            <w:pPr>
              <w:pStyle w:val="SIBulletList2"/>
              <w:rPr>
                <w:i/>
                <w:iCs/>
              </w:rPr>
            </w:pPr>
            <w:r w:rsidRPr="00E104A0">
              <w:rPr>
                <w:i/>
                <w:iCs/>
              </w:rPr>
              <w:t>task-related documents</w:t>
            </w:r>
          </w:p>
          <w:p w14:paraId="04DF6721" w14:textId="155959A7" w:rsidR="007B78CC" w:rsidRDefault="007B78CC" w:rsidP="00E104A0">
            <w:pPr>
              <w:pStyle w:val="SIBulletList1"/>
            </w:pPr>
            <w:r>
              <w:t>personnel</w:t>
            </w:r>
            <w:r w:rsidR="00E2417A">
              <w:t>:</w:t>
            </w:r>
          </w:p>
          <w:p w14:paraId="3CC63EE3" w14:textId="6F5A190D" w:rsidR="00373245" w:rsidRPr="00E104A0" w:rsidRDefault="00763769" w:rsidP="00373245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7B78CC" w:rsidRPr="00E104A0">
              <w:rPr>
                <w:i/>
                <w:iCs/>
              </w:rPr>
              <w:t>workplace supervisor or mentor</w:t>
            </w:r>
            <w:r w:rsidR="00373245" w:rsidRPr="00E104A0">
              <w:rPr>
                <w:i/>
                <w:iCs/>
              </w:rPr>
              <w:t>.</w:t>
            </w:r>
          </w:p>
          <w:p w14:paraId="1C674F8D" w14:textId="77777777" w:rsidR="00373245" w:rsidRDefault="00373245" w:rsidP="00373245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9EDF095" w14:textId="77777777" w:rsidR="00CD3DE8" w:rsidRDefault="00373245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2767B8D" w14:textId="77777777" w:rsidR="00C46C86" w:rsidRPr="002169F5" w:rsidRDefault="00C46C86" w:rsidP="00C46C86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60D5CAA" w:rsidR="00C46C86" w:rsidRDefault="00C46C86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5417B95" w:rsidR="00CD3DE8" w:rsidRDefault="00E2417A" w:rsidP="00456AA0">
            <w:pPr>
              <w:pStyle w:val="SIText"/>
            </w:pPr>
            <w:r w:rsidRPr="00E2417A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F45B9" w14:textId="77777777" w:rsidR="003963AD" w:rsidRDefault="003963AD" w:rsidP="00A31F58">
      <w:pPr>
        <w:spacing w:after="0" w:line="240" w:lineRule="auto"/>
      </w:pPr>
      <w:r>
        <w:separator/>
      </w:r>
    </w:p>
  </w:endnote>
  <w:endnote w:type="continuationSeparator" w:id="0">
    <w:p w14:paraId="33742BA8" w14:textId="77777777" w:rsidR="003963AD" w:rsidRDefault="003963A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2E397" w14:textId="77777777" w:rsidR="003963AD" w:rsidRDefault="003963AD" w:rsidP="00A31F58">
      <w:pPr>
        <w:spacing w:after="0" w:line="240" w:lineRule="auto"/>
      </w:pPr>
      <w:r>
        <w:separator/>
      </w:r>
    </w:p>
  </w:footnote>
  <w:footnote w:type="continuationSeparator" w:id="0">
    <w:p w14:paraId="5CAC2015" w14:textId="77777777" w:rsidR="003963AD" w:rsidRDefault="003963A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30590FE8" w:rsidR="002036DD" w:rsidRDefault="00D81852">
        <w:pPr>
          <w:pStyle w:val="Header"/>
        </w:pPr>
        <w:r>
          <w:rPr>
            <w:noProof/>
          </w:rPr>
          <w:pict w14:anchorId="7C298FA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8575F" w:rsidRPr="00816FA4">
          <w:rPr>
            <w:rFonts w:eastAsia="Times New Roman" w:cstheme="minorHAnsi"/>
            <w:color w:val="213430"/>
            <w:lang w:eastAsia="en-AU"/>
          </w:rPr>
          <w:t>AMP</w:t>
        </w:r>
        <w:r w:rsidR="0098575F">
          <w:rPr>
            <w:rFonts w:eastAsia="Times New Roman" w:cstheme="minorHAnsi"/>
            <w:color w:val="213430"/>
            <w:lang w:eastAsia="en-AU"/>
          </w:rPr>
          <w:t>CRP2</w:t>
        </w:r>
        <w:r w:rsidR="00804143">
          <w:rPr>
            <w:rFonts w:eastAsia="Times New Roman" w:cstheme="minorHAnsi"/>
            <w:color w:val="213430"/>
            <w:lang w:eastAsia="en-AU"/>
          </w:rPr>
          <w:t>25</w:t>
        </w:r>
        <w:r w:rsidR="0098575F">
          <w:rPr>
            <w:rFonts w:eastAsia="Times New Roman" w:cstheme="minorHAnsi"/>
            <w:color w:val="213430"/>
            <w:lang w:eastAsia="en-AU"/>
          </w:rPr>
          <w:t xml:space="preserve"> </w:t>
        </w:r>
        <w:r w:rsidR="002F567A" w:rsidRPr="002F567A">
          <w:t>Assess dentition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ABC"/>
    <w:rsid w:val="00013320"/>
    <w:rsid w:val="00016517"/>
    <w:rsid w:val="000174A4"/>
    <w:rsid w:val="0002319B"/>
    <w:rsid w:val="00025A19"/>
    <w:rsid w:val="00034662"/>
    <w:rsid w:val="00034AD5"/>
    <w:rsid w:val="0006755A"/>
    <w:rsid w:val="0009029F"/>
    <w:rsid w:val="000A3C05"/>
    <w:rsid w:val="000B0BE7"/>
    <w:rsid w:val="000C2D63"/>
    <w:rsid w:val="000C695D"/>
    <w:rsid w:val="000D2541"/>
    <w:rsid w:val="000D7106"/>
    <w:rsid w:val="001229A8"/>
    <w:rsid w:val="00126186"/>
    <w:rsid w:val="00130380"/>
    <w:rsid w:val="00145CA6"/>
    <w:rsid w:val="00160514"/>
    <w:rsid w:val="00165A1B"/>
    <w:rsid w:val="00181EB8"/>
    <w:rsid w:val="0018209D"/>
    <w:rsid w:val="0018245B"/>
    <w:rsid w:val="00191B2B"/>
    <w:rsid w:val="00193629"/>
    <w:rsid w:val="001B320C"/>
    <w:rsid w:val="001D04FC"/>
    <w:rsid w:val="001F15A4"/>
    <w:rsid w:val="00201F01"/>
    <w:rsid w:val="002036DD"/>
    <w:rsid w:val="002269B6"/>
    <w:rsid w:val="00230154"/>
    <w:rsid w:val="00236D71"/>
    <w:rsid w:val="00241F8D"/>
    <w:rsid w:val="00243D66"/>
    <w:rsid w:val="00245AF9"/>
    <w:rsid w:val="00252B64"/>
    <w:rsid w:val="002536CE"/>
    <w:rsid w:val="00255EDE"/>
    <w:rsid w:val="002572AD"/>
    <w:rsid w:val="00275B06"/>
    <w:rsid w:val="00284EF0"/>
    <w:rsid w:val="002941AB"/>
    <w:rsid w:val="002A4AF9"/>
    <w:rsid w:val="002B3617"/>
    <w:rsid w:val="002B6FFD"/>
    <w:rsid w:val="002B779C"/>
    <w:rsid w:val="002C51A2"/>
    <w:rsid w:val="002D45DD"/>
    <w:rsid w:val="002D5D91"/>
    <w:rsid w:val="002D785C"/>
    <w:rsid w:val="002D7E1A"/>
    <w:rsid w:val="002F567A"/>
    <w:rsid w:val="00303F8C"/>
    <w:rsid w:val="00310BE6"/>
    <w:rsid w:val="00320155"/>
    <w:rsid w:val="00334CD5"/>
    <w:rsid w:val="00337EE0"/>
    <w:rsid w:val="00354BED"/>
    <w:rsid w:val="003555B7"/>
    <w:rsid w:val="003556ED"/>
    <w:rsid w:val="00357C5E"/>
    <w:rsid w:val="00366A59"/>
    <w:rsid w:val="00370A20"/>
    <w:rsid w:val="00373245"/>
    <w:rsid w:val="00380D4A"/>
    <w:rsid w:val="00386F3A"/>
    <w:rsid w:val="00390751"/>
    <w:rsid w:val="003963AD"/>
    <w:rsid w:val="003A3607"/>
    <w:rsid w:val="003A3FE1"/>
    <w:rsid w:val="003A599B"/>
    <w:rsid w:val="003C2946"/>
    <w:rsid w:val="003E7009"/>
    <w:rsid w:val="003F426B"/>
    <w:rsid w:val="004011B0"/>
    <w:rsid w:val="00422906"/>
    <w:rsid w:val="00427903"/>
    <w:rsid w:val="00436CCB"/>
    <w:rsid w:val="00442C66"/>
    <w:rsid w:val="0044538D"/>
    <w:rsid w:val="004523C2"/>
    <w:rsid w:val="004547AB"/>
    <w:rsid w:val="00456AA0"/>
    <w:rsid w:val="00460E5D"/>
    <w:rsid w:val="00466DB4"/>
    <w:rsid w:val="00473049"/>
    <w:rsid w:val="00477395"/>
    <w:rsid w:val="004926D5"/>
    <w:rsid w:val="004961F9"/>
    <w:rsid w:val="004A05F4"/>
    <w:rsid w:val="004C07D5"/>
    <w:rsid w:val="004C6933"/>
    <w:rsid w:val="004C71D8"/>
    <w:rsid w:val="004D6F12"/>
    <w:rsid w:val="004D7A23"/>
    <w:rsid w:val="004E0039"/>
    <w:rsid w:val="004F0FFA"/>
    <w:rsid w:val="004F1592"/>
    <w:rsid w:val="004F166C"/>
    <w:rsid w:val="00517713"/>
    <w:rsid w:val="0053164A"/>
    <w:rsid w:val="005366D2"/>
    <w:rsid w:val="00551887"/>
    <w:rsid w:val="005559FA"/>
    <w:rsid w:val="00565971"/>
    <w:rsid w:val="00574B57"/>
    <w:rsid w:val="00584F93"/>
    <w:rsid w:val="00597A8B"/>
    <w:rsid w:val="005D6BB7"/>
    <w:rsid w:val="005E7C5F"/>
    <w:rsid w:val="00600188"/>
    <w:rsid w:val="006163E3"/>
    <w:rsid w:val="00617041"/>
    <w:rsid w:val="00643F13"/>
    <w:rsid w:val="006474E2"/>
    <w:rsid w:val="00654022"/>
    <w:rsid w:val="00663B83"/>
    <w:rsid w:val="006A4CBD"/>
    <w:rsid w:val="006C2EE9"/>
    <w:rsid w:val="006E1826"/>
    <w:rsid w:val="006E23A7"/>
    <w:rsid w:val="006F3E48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610BB"/>
    <w:rsid w:val="00763769"/>
    <w:rsid w:val="0077780C"/>
    <w:rsid w:val="00790F47"/>
    <w:rsid w:val="00793B99"/>
    <w:rsid w:val="007976AE"/>
    <w:rsid w:val="007A1B22"/>
    <w:rsid w:val="007A5DD5"/>
    <w:rsid w:val="007B3414"/>
    <w:rsid w:val="007B6670"/>
    <w:rsid w:val="007B78CC"/>
    <w:rsid w:val="007C1263"/>
    <w:rsid w:val="007C2D96"/>
    <w:rsid w:val="007C4C41"/>
    <w:rsid w:val="007E283E"/>
    <w:rsid w:val="007E2D79"/>
    <w:rsid w:val="007E4858"/>
    <w:rsid w:val="007E6453"/>
    <w:rsid w:val="007E76B5"/>
    <w:rsid w:val="007F64D4"/>
    <w:rsid w:val="00804143"/>
    <w:rsid w:val="008175AA"/>
    <w:rsid w:val="00831440"/>
    <w:rsid w:val="00833178"/>
    <w:rsid w:val="00834C3B"/>
    <w:rsid w:val="00841CCE"/>
    <w:rsid w:val="00851C7A"/>
    <w:rsid w:val="00861368"/>
    <w:rsid w:val="0087238A"/>
    <w:rsid w:val="00874912"/>
    <w:rsid w:val="00881257"/>
    <w:rsid w:val="0088683C"/>
    <w:rsid w:val="008A0DAE"/>
    <w:rsid w:val="008A3707"/>
    <w:rsid w:val="008A3941"/>
    <w:rsid w:val="008D75A4"/>
    <w:rsid w:val="008E60BD"/>
    <w:rsid w:val="008F022F"/>
    <w:rsid w:val="009040DB"/>
    <w:rsid w:val="009072B0"/>
    <w:rsid w:val="00914B8F"/>
    <w:rsid w:val="0091674B"/>
    <w:rsid w:val="00930DFA"/>
    <w:rsid w:val="00936924"/>
    <w:rsid w:val="0094240E"/>
    <w:rsid w:val="00942CAF"/>
    <w:rsid w:val="00950EE4"/>
    <w:rsid w:val="00951B10"/>
    <w:rsid w:val="0096322E"/>
    <w:rsid w:val="00980521"/>
    <w:rsid w:val="0098575F"/>
    <w:rsid w:val="00996B07"/>
    <w:rsid w:val="009A7037"/>
    <w:rsid w:val="009B0CC6"/>
    <w:rsid w:val="009B2D0A"/>
    <w:rsid w:val="009B3F2C"/>
    <w:rsid w:val="009C0027"/>
    <w:rsid w:val="00A15C71"/>
    <w:rsid w:val="00A173C7"/>
    <w:rsid w:val="00A22F19"/>
    <w:rsid w:val="00A2515C"/>
    <w:rsid w:val="00A25317"/>
    <w:rsid w:val="00A31F58"/>
    <w:rsid w:val="00A6352D"/>
    <w:rsid w:val="00A711F2"/>
    <w:rsid w:val="00A74884"/>
    <w:rsid w:val="00A75138"/>
    <w:rsid w:val="00A770EC"/>
    <w:rsid w:val="00A836CF"/>
    <w:rsid w:val="00A84830"/>
    <w:rsid w:val="00A8567F"/>
    <w:rsid w:val="00A92253"/>
    <w:rsid w:val="00A965FD"/>
    <w:rsid w:val="00A970D7"/>
    <w:rsid w:val="00AB078B"/>
    <w:rsid w:val="00AB24EC"/>
    <w:rsid w:val="00AB2A21"/>
    <w:rsid w:val="00AC3944"/>
    <w:rsid w:val="00AC5D45"/>
    <w:rsid w:val="00AD3EFF"/>
    <w:rsid w:val="00AD4A51"/>
    <w:rsid w:val="00AE4A97"/>
    <w:rsid w:val="00AF1960"/>
    <w:rsid w:val="00AF6FF0"/>
    <w:rsid w:val="00B06722"/>
    <w:rsid w:val="00B12287"/>
    <w:rsid w:val="00B26CC3"/>
    <w:rsid w:val="00B35146"/>
    <w:rsid w:val="00B37C0A"/>
    <w:rsid w:val="00B51572"/>
    <w:rsid w:val="00B5565F"/>
    <w:rsid w:val="00B55FD2"/>
    <w:rsid w:val="00B6084E"/>
    <w:rsid w:val="00B65321"/>
    <w:rsid w:val="00B654CA"/>
    <w:rsid w:val="00B6649F"/>
    <w:rsid w:val="00B76695"/>
    <w:rsid w:val="00B93720"/>
    <w:rsid w:val="00B9729C"/>
    <w:rsid w:val="00BA2B21"/>
    <w:rsid w:val="00BA7A86"/>
    <w:rsid w:val="00BB6E0C"/>
    <w:rsid w:val="00BE46B2"/>
    <w:rsid w:val="00BE598B"/>
    <w:rsid w:val="00BE6877"/>
    <w:rsid w:val="00C07745"/>
    <w:rsid w:val="00C07989"/>
    <w:rsid w:val="00C15817"/>
    <w:rsid w:val="00C36684"/>
    <w:rsid w:val="00C43F3C"/>
    <w:rsid w:val="00C465B3"/>
    <w:rsid w:val="00C46C86"/>
    <w:rsid w:val="00C50213"/>
    <w:rsid w:val="00C51129"/>
    <w:rsid w:val="00C63F9B"/>
    <w:rsid w:val="00C64226"/>
    <w:rsid w:val="00C65106"/>
    <w:rsid w:val="00C75F03"/>
    <w:rsid w:val="00C82486"/>
    <w:rsid w:val="00C954AF"/>
    <w:rsid w:val="00C960E6"/>
    <w:rsid w:val="00CA5424"/>
    <w:rsid w:val="00CA75AB"/>
    <w:rsid w:val="00CB20C5"/>
    <w:rsid w:val="00CB2713"/>
    <w:rsid w:val="00CB334A"/>
    <w:rsid w:val="00CB37E5"/>
    <w:rsid w:val="00CC037A"/>
    <w:rsid w:val="00CD2975"/>
    <w:rsid w:val="00CD3DE8"/>
    <w:rsid w:val="00CE6439"/>
    <w:rsid w:val="00CF29BC"/>
    <w:rsid w:val="00D14890"/>
    <w:rsid w:val="00D2138D"/>
    <w:rsid w:val="00D32C00"/>
    <w:rsid w:val="00D43A13"/>
    <w:rsid w:val="00D561FC"/>
    <w:rsid w:val="00D5728E"/>
    <w:rsid w:val="00D65E4C"/>
    <w:rsid w:val="00D71C22"/>
    <w:rsid w:val="00D81852"/>
    <w:rsid w:val="00D841E3"/>
    <w:rsid w:val="00D91902"/>
    <w:rsid w:val="00D9385D"/>
    <w:rsid w:val="00DA13E4"/>
    <w:rsid w:val="00DA1B87"/>
    <w:rsid w:val="00DA35AA"/>
    <w:rsid w:val="00DA50BC"/>
    <w:rsid w:val="00DB1384"/>
    <w:rsid w:val="00DB7594"/>
    <w:rsid w:val="00DC7186"/>
    <w:rsid w:val="00DD620C"/>
    <w:rsid w:val="00E104A0"/>
    <w:rsid w:val="00E12424"/>
    <w:rsid w:val="00E138E9"/>
    <w:rsid w:val="00E13E19"/>
    <w:rsid w:val="00E1709A"/>
    <w:rsid w:val="00E2417A"/>
    <w:rsid w:val="00E37DEC"/>
    <w:rsid w:val="00E4130D"/>
    <w:rsid w:val="00E45010"/>
    <w:rsid w:val="00E47868"/>
    <w:rsid w:val="00E50FA5"/>
    <w:rsid w:val="00E54B60"/>
    <w:rsid w:val="00E5576D"/>
    <w:rsid w:val="00E55DCD"/>
    <w:rsid w:val="00E76579"/>
    <w:rsid w:val="00E872C9"/>
    <w:rsid w:val="00EA1FB6"/>
    <w:rsid w:val="00EA2E1B"/>
    <w:rsid w:val="00EB2E84"/>
    <w:rsid w:val="00EB3872"/>
    <w:rsid w:val="00EB429F"/>
    <w:rsid w:val="00EB7BD5"/>
    <w:rsid w:val="00ED1034"/>
    <w:rsid w:val="00EE539E"/>
    <w:rsid w:val="00EE7CC3"/>
    <w:rsid w:val="00EF38D5"/>
    <w:rsid w:val="00F1749F"/>
    <w:rsid w:val="00F321DB"/>
    <w:rsid w:val="00F35219"/>
    <w:rsid w:val="00F3546E"/>
    <w:rsid w:val="00F40059"/>
    <w:rsid w:val="00F4120A"/>
    <w:rsid w:val="00F4670D"/>
    <w:rsid w:val="00F612EB"/>
    <w:rsid w:val="00F647A0"/>
    <w:rsid w:val="00F71ABC"/>
    <w:rsid w:val="00F809D9"/>
    <w:rsid w:val="00F900CF"/>
    <w:rsid w:val="00FA1AB8"/>
    <w:rsid w:val="00FA6B99"/>
    <w:rsid w:val="00FB42CD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7238A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C46C86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46C8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46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2D7462-450C-451D-8F35-054678912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B38C4B-8F09-49D0-A828-1307240DCF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90F067-5F67-4AEA-950B-6748466DC13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985</Words>
  <Characters>6098</Characters>
  <Application>Microsoft Office Word</Application>
  <DocSecurity>0</DocSecurity>
  <Lines>225</Lines>
  <Paragraphs>160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59</cp:revision>
  <dcterms:created xsi:type="dcterms:W3CDTF">2023-11-14T23:52:00Z</dcterms:created>
  <dcterms:modified xsi:type="dcterms:W3CDTF">2025-11-12T23:04:00Z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